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6E8775EE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037DB5">
        <w:rPr>
          <w:rFonts w:ascii="Arial" w:hAnsi="Arial" w:cs="Arial"/>
          <w:sz w:val="28"/>
          <w:szCs w:val="28"/>
        </w:rPr>
        <w:t>8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037DB5">
        <w:rPr>
          <w:rFonts w:ascii="Arial" w:hAnsi="Arial" w:cs="Arial"/>
          <w:sz w:val="28"/>
          <w:szCs w:val="28"/>
        </w:rPr>
        <w:t>Pelhřimovsko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483F3C5A" w:rsidR="002577AB" w:rsidRPr="00385148" w:rsidRDefault="00037DB5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Duben 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2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 xml:space="preserve">eShop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3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4F16674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4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22A4CC5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</w:t>
      </w:r>
      <w:ins w:id="13" w:author="Word Document Comparison" w:date="2024-05-27T16:14:00Z" w16du:dateUtc="2024-05-27T14:14:00Z">
        <w:r w:rsidRPr="00456A0D">
          <w:rPr>
            <w:rFonts w:ascii="Arial" w:hAnsi="Arial" w:cs="Arial"/>
          </w:rPr>
          <w:t>kancelář j</w:t>
        </w:r>
        <w:r w:rsidR="00AF6776">
          <w:rPr>
            <w:rFonts w:ascii="Arial" w:hAnsi="Arial" w:cs="Arial"/>
          </w:rPr>
          <w:t>e v oblasti Pelhřimovsko v kategorii A</w:t>
        </w:r>
        <w:r w:rsidRPr="00456A0D">
          <w:rPr>
            <w:rFonts w:ascii="Arial" w:hAnsi="Arial" w:cs="Arial"/>
          </w:rPr>
          <w:t xml:space="preserve"> </w:t>
        </w:r>
      </w:ins>
      <w:del w:id="14" w:author="Word Document Comparison" w:date="2024-05-27T16:14:00Z" w16du:dateUtc="2024-05-27T14:14:00Z">
        <w:r w:rsidRPr="00456A0D">
          <w:rPr>
            <w:rFonts w:ascii="Arial" w:hAnsi="Arial" w:cs="Arial"/>
          </w:rPr>
          <w:delText>kanceláře jsou rozděleny do 2 kategorií</w:delText>
        </w:r>
      </w:del>
      <w:r w:rsidRPr="00456A0D">
        <w:rPr>
          <w:rFonts w:ascii="Arial" w:hAnsi="Arial" w:cs="Arial"/>
        </w:rPr>
        <w:t xml:space="preserve">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4838301" w14:textId="0C40DA96" w:rsidR="001267E3" w:rsidRPr="00456A0D" w:rsidRDefault="00037DB5" w:rsidP="001267E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Pelhřimov</w:t>
      </w:r>
      <w:r w:rsidR="001267E3" w:rsidRPr="00456A0D">
        <w:rPr>
          <w:rFonts w:ascii="Arial" w:hAnsi="Arial" w:cs="Arial"/>
        </w:rPr>
        <w:t xml:space="preserve"> – 1 předprodejní a informační kancelář</w:t>
      </w:r>
    </w:p>
    <w:p w14:paraId="24B25C15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autobusová zastávka Pelhřimov,,aut. nádr.</w:t>
      </w:r>
    </w:p>
    <w:p w14:paraId="698351D7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6DE7987E" w14:textId="77777777" w:rsidR="00037DB5" w:rsidRDefault="00037DB5" w:rsidP="00037DB5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6E2BA289" w14:textId="2CD3164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5" w:name="_Toc6386444"/>
      <w:bookmarkStart w:id="16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5"/>
      <w:bookmarkEnd w:id="16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7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745C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C8E4" w14:textId="77777777" w:rsidR="00A77FA4" w:rsidRDefault="00A77FA4" w:rsidP="001C33B7">
      <w:pPr>
        <w:spacing w:after="0" w:line="240" w:lineRule="auto"/>
      </w:pPr>
      <w:r>
        <w:separator/>
      </w:r>
    </w:p>
  </w:endnote>
  <w:endnote w:type="continuationSeparator" w:id="0">
    <w:p w14:paraId="554A8724" w14:textId="77777777" w:rsidR="00A77FA4" w:rsidRDefault="00A77FA4" w:rsidP="001C33B7">
      <w:pPr>
        <w:spacing w:after="0" w:line="240" w:lineRule="auto"/>
      </w:pPr>
      <w:r>
        <w:continuationSeparator/>
      </w:r>
    </w:p>
  </w:endnote>
  <w:endnote w:type="continuationNotice" w:id="1">
    <w:p w14:paraId="5C72CB32" w14:textId="77777777" w:rsidR="00A77FA4" w:rsidRDefault="00A77F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78EA799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DB5">
          <w:rPr>
            <w:noProof/>
          </w:rPr>
          <w:t>2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08BCF" w14:textId="77777777" w:rsidR="00A77FA4" w:rsidRDefault="00A77FA4" w:rsidP="001C33B7">
      <w:pPr>
        <w:spacing w:after="0" w:line="240" w:lineRule="auto"/>
      </w:pPr>
      <w:r>
        <w:separator/>
      </w:r>
    </w:p>
  </w:footnote>
  <w:footnote w:type="continuationSeparator" w:id="0">
    <w:p w14:paraId="0E105223" w14:textId="77777777" w:rsidR="00A77FA4" w:rsidRDefault="00A77FA4" w:rsidP="001C33B7">
      <w:pPr>
        <w:spacing w:after="0" w:line="240" w:lineRule="auto"/>
      </w:pPr>
      <w:r>
        <w:continuationSeparator/>
      </w:r>
    </w:p>
  </w:footnote>
  <w:footnote w:type="continuationNotice" w:id="1">
    <w:p w14:paraId="613865F4" w14:textId="77777777" w:rsidR="00A77FA4" w:rsidRDefault="00A77FA4">
      <w:pPr>
        <w:spacing w:after="0" w:line="240" w:lineRule="auto"/>
      </w:pPr>
    </w:p>
  </w:footnote>
  <w:footnote w:id="2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3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4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5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6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7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36F64" w14:textId="77777777" w:rsidR="001F59A6" w:rsidRDefault="001F59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177765743">
    <w:abstractNumId w:val="0"/>
  </w:num>
  <w:num w:numId="2" w16cid:durableId="678510921">
    <w:abstractNumId w:val="1"/>
  </w:num>
  <w:num w:numId="3" w16cid:durableId="728529208">
    <w:abstractNumId w:val="4"/>
  </w:num>
  <w:num w:numId="4" w16cid:durableId="1063985099">
    <w:abstractNumId w:val="2"/>
  </w:num>
  <w:num w:numId="5" w16cid:durableId="1926843911">
    <w:abstractNumId w:val="3"/>
  </w:num>
  <w:num w:numId="6" w16cid:durableId="458256861">
    <w:abstractNumId w:val="2"/>
  </w:num>
  <w:num w:numId="7" w16cid:durableId="543635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DB5"/>
    <w:rsid w:val="00053D57"/>
    <w:rsid w:val="00056F78"/>
    <w:rsid w:val="00061E27"/>
    <w:rsid w:val="000F0EF4"/>
    <w:rsid w:val="001267E3"/>
    <w:rsid w:val="00140071"/>
    <w:rsid w:val="001C33B7"/>
    <w:rsid w:val="001F59A6"/>
    <w:rsid w:val="00237450"/>
    <w:rsid w:val="002577AB"/>
    <w:rsid w:val="0036653D"/>
    <w:rsid w:val="00385148"/>
    <w:rsid w:val="003E1F3F"/>
    <w:rsid w:val="004544BD"/>
    <w:rsid w:val="005054A5"/>
    <w:rsid w:val="005B6002"/>
    <w:rsid w:val="00644C19"/>
    <w:rsid w:val="00701683"/>
    <w:rsid w:val="00745C1E"/>
    <w:rsid w:val="007768C1"/>
    <w:rsid w:val="007D086C"/>
    <w:rsid w:val="00810ACB"/>
    <w:rsid w:val="0081647B"/>
    <w:rsid w:val="008E01D4"/>
    <w:rsid w:val="008E1CBF"/>
    <w:rsid w:val="0094390E"/>
    <w:rsid w:val="009575F1"/>
    <w:rsid w:val="00976429"/>
    <w:rsid w:val="009B6143"/>
    <w:rsid w:val="00A3774B"/>
    <w:rsid w:val="00A46E1C"/>
    <w:rsid w:val="00A5155F"/>
    <w:rsid w:val="00A70525"/>
    <w:rsid w:val="00A70718"/>
    <w:rsid w:val="00A77FA4"/>
    <w:rsid w:val="00AF6776"/>
    <w:rsid w:val="00BC38B3"/>
    <w:rsid w:val="00BC7986"/>
    <w:rsid w:val="00C82C4C"/>
    <w:rsid w:val="00D00BE0"/>
    <w:rsid w:val="00D560F2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F91A-F5C3-423B-B467-69FDBDBF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Tomáš Fučík</cp:lastModifiedBy>
  <cp:revision>1</cp:revision>
  <dcterms:created xsi:type="dcterms:W3CDTF">2024-04-15T14:05:00Z</dcterms:created>
  <dcterms:modified xsi:type="dcterms:W3CDTF">2024-05-27T14:15:00Z</dcterms:modified>
</cp:coreProperties>
</file>